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F4604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D333A2" w14:textId="77777777">
        <w:tc>
          <w:tcPr>
            <w:tcW w:w="10419" w:type="dxa"/>
            <w:shd w:val="clear" w:color="auto" w:fill="auto"/>
          </w:tcPr>
          <w:p w14:paraId="4A1EA530"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B6CBB78" wp14:editId="1560E8A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14B40605" w14:textId="77777777" w:rsidR="007411D9" w:rsidRDefault="007411D9">
            <w:pPr>
              <w:pStyle w:val="Pieddepage"/>
              <w:tabs>
                <w:tab w:val="clear" w:pos="4536"/>
                <w:tab w:val="clear" w:pos="9072"/>
              </w:tabs>
              <w:jc w:val="center"/>
              <w:rPr>
                <w:rFonts w:ascii="Arial" w:hAnsi="Arial" w:cs="Arial"/>
              </w:rPr>
            </w:pPr>
          </w:p>
          <w:p w14:paraId="5957B0A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420D16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A0E5B59" w14:textId="77777777" w:rsidR="007411D9" w:rsidRDefault="007411D9">
            <w:pPr>
              <w:pStyle w:val="Pieddepage"/>
              <w:tabs>
                <w:tab w:val="clear" w:pos="4536"/>
                <w:tab w:val="clear" w:pos="9072"/>
              </w:tabs>
              <w:jc w:val="center"/>
            </w:pPr>
          </w:p>
        </w:tc>
      </w:tr>
    </w:tbl>
    <w:p w14:paraId="7870A09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974AC09" w14:textId="77777777">
        <w:tc>
          <w:tcPr>
            <w:tcW w:w="9285" w:type="dxa"/>
            <w:shd w:val="clear" w:color="auto" w:fill="66CCFF"/>
          </w:tcPr>
          <w:p w14:paraId="13CCEF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03984F" w14:textId="77777777" w:rsidR="007411D9" w:rsidRDefault="007411D9">
            <w:pPr>
              <w:pStyle w:val="Titre8"/>
              <w:tabs>
                <w:tab w:val="right" w:pos="9639"/>
              </w:tabs>
              <w:rPr>
                <w:caps/>
                <w:sz w:val="28"/>
                <w:szCs w:val="28"/>
              </w:rPr>
            </w:pPr>
            <w:r>
              <w:rPr>
                <w:caps/>
                <w:sz w:val="28"/>
                <w:szCs w:val="28"/>
              </w:rPr>
              <w:t>Lettre de candidature</w:t>
            </w:r>
          </w:p>
          <w:p w14:paraId="7CF6E6A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6FBEB0A" w14:textId="77777777" w:rsidR="007411D9" w:rsidRDefault="007411D9">
            <w:pPr>
              <w:pStyle w:val="Titre8"/>
              <w:tabs>
                <w:tab w:val="right" w:pos="9639"/>
              </w:tabs>
              <w:spacing w:before="120" w:after="120"/>
            </w:pPr>
            <w:r>
              <w:rPr>
                <w:caps/>
                <w:sz w:val="28"/>
                <w:szCs w:val="28"/>
              </w:rPr>
              <w:t>Dc1</w:t>
            </w:r>
          </w:p>
        </w:tc>
      </w:tr>
      <w:tr w:rsidR="007411D9" w14:paraId="415320FD" w14:textId="77777777" w:rsidTr="00AE730C">
        <w:tc>
          <w:tcPr>
            <w:tcW w:w="10277" w:type="dxa"/>
            <w:gridSpan w:val="2"/>
            <w:shd w:val="clear" w:color="auto" w:fill="auto"/>
          </w:tcPr>
          <w:p w14:paraId="7BF8A11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9D25C60" w14:textId="77777777" w:rsidR="004D1DF9" w:rsidRPr="004D1DF9" w:rsidRDefault="004D1DF9" w:rsidP="004D1DF9"/>
          <w:p w14:paraId="462ED11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D18A073" w14:textId="77777777" w:rsidR="004D1DF9" w:rsidRPr="004D1DF9" w:rsidRDefault="004D1DF9" w:rsidP="004D1DF9"/>
          <w:p w14:paraId="04D012A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D675C77" w14:textId="77777777" w:rsidR="00EB4DEA" w:rsidRPr="00EB4DEA" w:rsidRDefault="00EB4DEA" w:rsidP="00EB4DEA"/>
        </w:tc>
      </w:tr>
      <w:tr w:rsidR="007411D9" w14:paraId="0F39C55F" w14:textId="77777777">
        <w:tc>
          <w:tcPr>
            <w:tcW w:w="10277" w:type="dxa"/>
            <w:gridSpan w:val="2"/>
            <w:shd w:val="clear" w:color="auto" w:fill="auto"/>
          </w:tcPr>
          <w:p w14:paraId="2D2568FF" w14:textId="77777777" w:rsidR="007411D9" w:rsidRDefault="007411D9">
            <w:pPr>
              <w:tabs>
                <w:tab w:val="left" w:pos="-142"/>
                <w:tab w:val="left" w:pos="4111"/>
              </w:tabs>
              <w:snapToGrid w:val="0"/>
              <w:jc w:val="both"/>
              <w:rPr>
                <w:rFonts w:ascii="Arial" w:hAnsi="Arial" w:cs="Arial"/>
                <w:b/>
                <w:bCs/>
              </w:rPr>
            </w:pPr>
          </w:p>
        </w:tc>
      </w:tr>
      <w:tr w:rsidR="007411D9" w14:paraId="0BF41C8C" w14:textId="77777777">
        <w:tc>
          <w:tcPr>
            <w:tcW w:w="10277" w:type="dxa"/>
            <w:gridSpan w:val="2"/>
            <w:shd w:val="clear" w:color="auto" w:fill="66CCFF"/>
          </w:tcPr>
          <w:p w14:paraId="365592F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1FBAE9" w14:textId="77777777" w:rsidR="00DD264F" w:rsidRDefault="00DD264F" w:rsidP="002B0EAB">
      <w:pPr>
        <w:pStyle w:val="En-tte"/>
        <w:tabs>
          <w:tab w:val="clear" w:pos="4536"/>
          <w:tab w:val="clear" w:pos="9072"/>
        </w:tabs>
        <w:jc w:val="center"/>
        <w:rPr>
          <w:rFonts w:ascii="Arial" w:hAnsi="Arial" w:cs="Arial"/>
          <w:b/>
          <w:bCs/>
        </w:rPr>
      </w:pPr>
    </w:p>
    <w:p w14:paraId="510735FC" w14:textId="77777777" w:rsidR="00DD264F" w:rsidRDefault="00DD264F" w:rsidP="002B0EAB">
      <w:pPr>
        <w:pStyle w:val="En-tte"/>
        <w:tabs>
          <w:tab w:val="clear" w:pos="4536"/>
          <w:tab w:val="clear" w:pos="9072"/>
        </w:tabs>
        <w:jc w:val="center"/>
        <w:rPr>
          <w:rFonts w:ascii="Arial" w:hAnsi="Arial" w:cs="Arial"/>
          <w:b/>
          <w:bCs/>
        </w:rPr>
      </w:pPr>
    </w:p>
    <w:p w14:paraId="75E235F7" w14:textId="62C5958D"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023D3C78"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02458544"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14:paraId="401621A0"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47D07C6B" w14:textId="75726B66" w:rsidR="007411D9" w:rsidRDefault="007411D9">
      <w:pPr>
        <w:pStyle w:val="En-tte"/>
        <w:tabs>
          <w:tab w:val="clear" w:pos="4536"/>
          <w:tab w:val="clear" w:pos="9072"/>
        </w:tabs>
        <w:rPr>
          <w:rFonts w:ascii="Arial" w:hAnsi="Arial" w:cs="Arial"/>
        </w:rPr>
      </w:pPr>
    </w:p>
    <w:p w14:paraId="418F2A5B" w14:textId="77777777" w:rsidR="00DD264F" w:rsidRDefault="00DD264F">
      <w:pPr>
        <w:pStyle w:val="En-tte"/>
        <w:tabs>
          <w:tab w:val="clear" w:pos="4536"/>
          <w:tab w:val="clear" w:pos="9072"/>
        </w:tabs>
        <w:rPr>
          <w:rFonts w:ascii="Arial" w:hAnsi="Arial" w:cs="Arial"/>
        </w:rPr>
      </w:pPr>
    </w:p>
    <w:p w14:paraId="2441DD5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CF6124" w14:textId="77777777">
        <w:trPr>
          <w:trHeight w:val="160"/>
        </w:trPr>
        <w:tc>
          <w:tcPr>
            <w:tcW w:w="10277" w:type="dxa"/>
            <w:shd w:val="clear" w:color="auto" w:fill="66CCFF"/>
          </w:tcPr>
          <w:p w14:paraId="0DD4ABC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1303DAE" w14:textId="77777777" w:rsidR="007411D9" w:rsidRDefault="007411D9">
      <w:pPr>
        <w:rPr>
          <w:rFonts w:ascii="Arial" w:hAnsi="Arial" w:cs="Arial"/>
          <w:b/>
          <w:bCs/>
        </w:rPr>
      </w:pPr>
    </w:p>
    <w:p w14:paraId="49F71430" w14:textId="77777777" w:rsidR="007411D9" w:rsidRPr="00DD264F" w:rsidRDefault="007411D9">
      <w:pPr>
        <w:rPr>
          <w:rFonts w:ascii="Arial" w:hAnsi="Arial" w:cs="Arial"/>
          <w:b/>
          <w:bCs/>
          <w:sz w:val="22"/>
          <w:szCs w:val="22"/>
        </w:rPr>
      </w:pPr>
    </w:p>
    <w:p w14:paraId="51BA6FE6" w14:textId="09941812" w:rsidR="00A763EF" w:rsidRDefault="00A763EF" w:rsidP="00DD264F">
      <w:pPr>
        <w:jc w:val="center"/>
        <w:rPr>
          <w:rFonts w:ascii="Arial" w:hAnsi="Arial" w:cs="Arial"/>
          <w:b/>
          <w:bCs/>
          <w:color w:val="000000"/>
          <w:sz w:val="22"/>
          <w:szCs w:val="22"/>
        </w:rPr>
      </w:pPr>
      <w:r w:rsidRPr="00DD264F">
        <w:rPr>
          <w:rFonts w:ascii="Arial" w:hAnsi="Arial" w:cs="Arial"/>
          <w:b/>
          <w:bCs/>
          <w:color w:val="000000"/>
          <w:sz w:val="22"/>
          <w:szCs w:val="22"/>
        </w:rPr>
        <w:t>Fourniture de pains divers et produits de boulangerie au profit du CH d'Arcachon</w:t>
      </w:r>
    </w:p>
    <w:p w14:paraId="116C21B1" w14:textId="365FD212" w:rsidR="00DD264F" w:rsidRDefault="00DD264F" w:rsidP="00DD264F">
      <w:pPr>
        <w:jc w:val="center"/>
        <w:rPr>
          <w:rFonts w:ascii="Arial" w:hAnsi="Arial" w:cs="Arial"/>
          <w:b/>
          <w:bCs/>
          <w:color w:val="000000"/>
          <w:sz w:val="22"/>
          <w:szCs w:val="22"/>
        </w:rPr>
      </w:pPr>
    </w:p>
    <w:p w14:paraId="150AD94E" w14:textId="77777777" w:rsidR="00DD264F" w:rsidRDefault="00DD264F" w:rsidP="00DD264F">
      <w:pPr>
        <w:jc w:val="center"/>
        <w:rPr>
          <w:rFonts w:ascii="Arial" w:hAnsi="Arial" w:cs="Arial"/>
          <w:b/>
          <w:bCs/>
          <w:color w:val="000000"/>
          <w:sz w:val="22"/>
          <w:szCs w:val="22"/>
        </w:rPr>
      </w:pPr>
    </w:p>
    <w:p w14:paraId="6A5756A8" w14:textId="77777777" w:rsidR="00DD264F" w:rsidRPr="00DD264F" w:rsidRDefault="00DD264F" w:rsidP="00DD264F">
      <w:pPr>
        <w:jc w:val="center"/>
        <w:rPr>
          <w:rFonts w:ascii="Arial" w:hAnsi="Arial" w:cs="Arial"/>
          <w:b/>
          <w:bCs/>
          <w:color w:val="000000"/>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EB2E3E" w14:textId="77777777">
        <w:tc>
          <w:tcPr>
            <w:tcW w:w="10277" w:type="dxa"/>
            <w:shd w:val="clear" w:color="auto" w:fill="66CCFF"/>
          </w:tcPr>
          <w:p w14:paraId="7863B387" w14:textId="3B035301" w:rsidR="007411D9" w:rsidRDefault="00A763EF">
            <w:pPr>
              <w:tabs>
                <w:tab w:val="left" w:pos="-142"/>
                <w:tab w:val="left" w:pos="4111"/>
              </w:tabs>
              <w:jc w:val="both"/>
              <w:rPr>
                <w:rFonts w:ascii="Arial" w:hAnsi="Arial" w:cs="Arial"/>
                <w:i/>
                <w:sz w:val="18"/>
                <w:szCs w:val="18"/>
              </w:rPr>
            </w:pPr>
            <w:r w:rsidRPr="00DD264F">
              <w:rPr>
                <w:rFonts w:ascii="Arial" w:hAnsi="Arial" w:cs="Arial"/>
                <w:b/>
                <w:bCs/>
                <w:color w:val="000000"/>
                <w:sz w:val="22"/>
                <w:szCs w:val="22"/>
              </w:rPr>
              <w:br w:type="page"/>
            </w:r>
            <w:r w:rsidR="007411D9">
              <w:rPr>
                <w:rFonts w:ascii="Arial" w:hAnsi="Arial" w:cs="Arial"/>
                <w:b/>
                <w:bCs/>
                <w:sz w:val="22"/>
                <w:szCs w:val="22"/>
              </w:rPr>
              <w:t>C - Objet de la candidature</w:t>
            </w:r>
          </w:p>
        </w:tc>
      </w:tr>
    </w:tbl>
    <w:p w14:paraId="1059BF18" w14:textId="77777777" w:rsidR="00F6192D" w:rsidRDefault="007411D9">
      <w:pPr>
        <w:spacing w:before="120"/>
        <w:rPr>
          <w:rFonts w:ascii="Arial" w:hAnsi="Arial" w:cs="Arial"/>
        </w:rPr>
      </w:pPr>
      <w:r w:rsidRPr="00DD264F">
        <w:rPr>
          <w:rFonts w:ascii="Arial" w:hAnsi="Arial" w:cs="Arial"/>
          <w:i/>
          <w:sz w:val="18"/>
          <w:szCs w:val="18"/>
        </w:rPr>
        <w:t>(Cocher la case correspondante.)</w:t>
      </w:r>
    </w:p>
    <w:p w14:paraId="5E04A288" w14:textId="77777777" w:rsidR="00F6192D" w:rsidRDefault="00F6192D" w:rsidP="00F6192D">
      <w:pPr>
        <w:rPr>
          <w:rFonts w:ascii="Arial" w:hAnsi="Arial" w:cs="Arial"/>
        </w:rPr>
      </w:pPr>
    </w:p>
    <w:p w14:paraId="65F8C54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3B64729" w14:textId="77777777" w:rsidR="007411D9" w:rsidRDefault="007411D9">
      <w:pPr>
        <w:pStyle w:val="Titre1"/>
        <w:ind w:left="0" w:hanging="432"/>
        <w:rPr>
          <w:rFonts w:ascii="Arial" w:hAnsi="Arial" w:cs="Arial"/>
          <w:b w:val="0"/>
          <w:bCs w:val="0"/>
        </w:rPr>
      </w:pPr>
    </w:p>
    <w:p w14:paraId="52D4BE9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69FB63D" w14:textId="77777777" w:rsidR="00775F55" w:rsidRDefault="00775F55" w:rsidP="00775F55">
      <w:pPr>
        <w:numPr>
          <w:ilvl w:val="0"/>
          <w:numId w:val="1"/>
        </w:numPr>
        <w:rPr>
          <w:rFonts w:ascii="Arial" w:hAnsi="Arial" w:cs="Arial"/>
        </w:rPr>
      </w:pPr>
    </w:p>
    <w:p w14:paraId="781F1BC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Pr>
          <w:rFonts w:ascii="Arial" w:hAnsi="Arial" w:cs="Arial"/>
        </w:rPr>
        <w:t> pour tous les lots de la procédure de passation du marché public ;</w:t>
      </w:r>
    </w:p>
    <w:p w14:paraId="5C795E0F" w14:textId="77777777" w:rsidR="007411D9" w:rsidRDefault="007411D9">
      <w:pPr>
        <w:pStyle w:val="En-tte"/>
        <w:tabs>
          <w:tab w:val="clear" w:pos="4536"/>
          <w:tab w:val="clear" w:pos="9072"/>
        </w:tabs>
        <w:rPr>
          <w:rFonts w:ascii="Arial" w:hAnsi="Arial" w:cs="Arial"/>
        </w:rPr>
      </w:pPr>
    </w:p>
    <w:p w14:paraId="371A4B47" w14:textId="3653A7B4"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25586D9" w14:textId="5C3F33DD" w:rsidR="00DD264F" w:rsidRDefault="00DD264F" w:rsidP="00184AEF">
      <w:pPr>
        <w:ind w:left="993" w:hanging="426"/>
        <w:jc w:val="both"/>
        <w:rPr>
          <w:rFonts w:ascii="Arial" w:hAnsi="Arial" w:cs="Arial"/>
          <w:i/>
          <w:iCs/>
          <w:sz w:val="18"/>
          <w:szCs w:val="18"/>
        </w:rPr>
      </w:pPr>
    </w:p>
    <w:p w14:paraId="7FB59DC4" w14:textId="77777777" w:rsidR="00DD264F" w:rsidRDefault="00DD264F" w:rsidP="00184AEF">
      <w:pPr>
        <w:ind w:left="993" w:hanging="426"/>
        <w:jc w:val="both"/>
        <w:rPr>
          <w:rFonts w:ascii="Arial" w:hAnsi="Arial" w:cs="Arial"/>
          <w:i/>
          <w:iCs/>
          <w:sz w:val="18"/>
          <w:szCs w:val="18"/>
        </w:rPr>
      </w:pPr>
    </w:p>
    <w:p w14:paraId="67CCC99F" w14:textId="77777777" w:rsidR="00DD264F" w:rsidRDefault="00DD264F" w:rsidP="00184AEF">
      <w:pPr>
        <w:ind w:left="993" w:hanging="426"/>
        <w:jc w:val="both"/>
        <w:rPr>
          <w:rFonts w:ascii="Arial" w:hAnsi="Arial" w:cs="Arial"/>
          <w:i/>
          <w:iCs/>
          <w:sz w:val="18"/>
          <w:szCs w:val="18"/>
        </w:rPr>
      </w:pPr>
    </w:p>
    <w:p w14:paraId="06C6B6DE"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CD2687E" w14:textId="77777777">
        <w:tc>
          <w:tcPr>
            <w:tcW w:w="10419" w:type="dxa"/>
            <w:shd w:val="clear" w:color="auto" w:fill="66CCFF"/>
          </w:tcPr>
          <w:p w14:paraId="10620E7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FF5B2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558B58B" w14:textId="77777777" w:rsidR="007411D9" w:rsidRDefault="007411D9">
      <w:pPr>
        <w:pStyle w:val="En-tte"/>
        <w:tabs>
          <w:tab w:val="clear" w:pos="4536"/>
          <w:tab w:val="clear" w:pos="9072"/>
        </w:tabs>
        <w:rPr>
          <w:rFonts w:ascii="Arial" w:hAnsi="Arial" w:cs="Arial"/>
        </w:rPr>
      </w:pPr>
    </w:p>
    <w:p w14:paraId="27396F30" w14:textId="77777777" w:rsidR="007411D9" w:rsidRPr="00DD264F" w:rsidRDefault="00BB2EF6">
      <w:pPr>
        <w:ind w:left="567"/>
        <w:rPr>
          <w:rFonts w:ascii="Arial" w:hAnsi="Arial" w:cs="Arial"/>
          <w:b/>
          <w:bCs/>
          <w:i/>
          <w:sz w:val="18"/>
          <w:szCs w:val="18"/>
        </w:rPr>
      </w:pPr>
      <w:r w:rsidRPr="00DD264F">
        <w:rPr>
          <w:b/>
          <w:bCs/>
        </w:rPr>
        <w:fldChar w:fldCharType="begin">
          <w:ffData>
            <w:name w:val=""/>
            <w:enabled/>
            <w:calcOnExit w:val="0"/>
            <w:checkBox>
              <w:size w:val="20"/>
              <w:default w:val="0"/>
            </w:checkBox>
          </w:ffData>
        </w:fldChar>
      </w:r>
      <w:r w:rsidRPr="00DD264F">
        <w:rPr>
          <w:b/>
          <w:bCs/>
        </w:rPr>
        <w:instrText xml:space="preserve"> FORMCHECKBOX </w:instrText>
      </w:r>
      <w:r w:rsidR="00A65961" w:rsidRPr="00DD264F">
        <w:rPr>
          <w:b/>
          <w:bCs/>
        </w:rPr>
      </w:r>
      <w:r w:rsidR="00A65961" w:rsidRPr="00DD264F">
        <w:rPr>
          <w:b/>
          <w:bCs/>
        </w:rPr>
        <w:fldChar w:fldCharType="separate"/>
      </w:r>
      <w:r w:rsidRPr="00DD264F">
        <w:rPr>
          <w:b/>
          <w:bCs/>
        </w:rPr>
        <w:fldChar w:fldCharType="end"/>
      </w:r>
      <w:r w:rsidR="00775F55" w:rsidRPr="00DD264F">
        <w:rPr>
          <w:rFonts w:ascii="Arial" w:hAnsi="Arial" w:cs="Arial"/>
          <w:b/>
          <w:bCs/>
        </w:rPr>
        <w:t> </w:t>
      </w:r>
      <w:r w:rsidR="007411D9" w:rsidRPr="00DD264F">
        <w:rPr>
          <w:rFonts w:ascii="Arial" w:hAnsi="Arial" w:cs="Arial"/>
          <w:b/>
          <w:bCs/>
        </w:rPr>
        <w:t>Le candidat se présente seul :</w:t>
      </w:r>
    </w:p>
    <w:p w14:paraId="6BBCA19D" w14:textId="77777777" w:rsidR="007411D9" w:rsidRDefault="007411D9">
      <w:pPr>
        <w:pStyle w:val="En-tte"/>
        <w:tabs>
          <w:tab w:val="clear" w:pos="4536"/>
          <w:tab w:val="clear" w:pos="9072"/>
        </w:tabs>
        <w:rPr>
          <w:rFonts w:ascii="Arial" w:hAnsi="Arial" w:cs="Arial"/>
        </w:rPr>
      </w:pPr>
    </w:p>
    <w:p w14:paraId="3E90F7E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A821F52" w14:textId="77777777" w:rsidR="00775F55" w:rsidRDefault="00775F55" w:rsidP="00775F55">
      <w:pPr>
        <w:pStyle w:val="En-tte"/>
        <w:ind w:left="360"/>
        <w:rPr>
          <w:rFonts w:ascii="Arial" w:hAnsi="Arial" w:cs="Arial"/>
        </w:rPr>
      </w:pPr>
    </w:p>
    <w:p w14:paraId="4CF8698D" w14:textId="77777777" w:rsidR="00775F55" w:rsidRDefault="00775F55" w:rsidP="00775F55">
      <w:pPr>
        <w:pStyle w:val="En-tte"/>
        <w:ind w:left="360"/>
        <w:rPr>
          <w:rFonts w:ascii="Arial" w:hAnsi="Arial" w:cs="Arial"/>
        </w:rPr>
      </w:pPr>
    </w:p>
    <w:p w14:paraId="70F61B1D" w14:textId="77777777" w:rsidR="00775F55" w:rsidRPr="00775F55" w:rsidRDefault="00775F55" w:rsidP="00775F55">
      <w:pPr>
        <w:pStyle w:val="En-tte"/>
        <w:ind w:left="360"/>
        <w:rPr>
          <w:rFonts w:ascii="Arial" w:hAnsi="Arial" w:cs="Arial"/>
        </w:rPr>
      </w:pPr>
    </w:p>
    <w:p w14:paraId="2C7B200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883CA8" w14:textId="77777777" w:rsidR="00775F55" w:rsidRDefault="00775F55" w:rsidP="00775F55">
      <w:pPr>
        <w:pStyle w:val="En-tte"/>
        <w:ind w:left="360"/>
        <w:rPr>
          <w:rFonts w:ascii="Arial" w:hAnsi="Arial" w:cs="Arial"/>
        </w:rPr>
      </w:pPr>
    </w:p>
    <w:p w14:paraId="278BAE88" w14:textId="77777777" w:rsidR="00775F55" w:rsidRDefault="00775F55" w:rsidP="00775F55">
      <w:pPr>
        <w:pStyle w:val="En-tte"/>
        <w:ind w:left="360"/>
        <w:rPr>
          <w:rFonts w:ascii="Arial" w:hAnsi="Arial" w:cs="Arial"/>
        </w:rPr>
      </w:pPr>
    </w:p>
    <w:p w14:paraId="34B36568" w14:textId="77777777" w:rsidR="00775F55" w:rsidRPr="00775F55" w:rsidRDefault="00775F55" w:rsidP="00775F55">
      <w:pPr>
        <w:pStyle w:val="En-tte"/>
        <w:ind w:left="360"/>
        <w:rPr>
          <w:rFonts w:ascii="Arial" w:hAnsi="Arial" w:cs="Arial"/>
        </w:rPr>
      </w:pPr>
    </w:p>
    <w:p w14:paraId="614623F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F9F9D" w14:textId="77777777" w:rsidR="00775F55" w:rsidRDefault="00775F55" w:rsidP="00775F55">
      <w:pPr>
        <w:pStyle w:val="En-tte"/>
        <w:ind w:left="360"/>
        <w:rPr>
          <w:rFonts w:ascii="Arial" w:hAnsi="Arial" w:cs="Arial"/>
        </w:rPr>
      </w:pPr>
    </w:p>
    <w:p w14:paraId="4FFB29CB" w14:textId="77777777" w:rsidR="00775F55" w:rsidRDefault="00775F55" w:rsidP="00775F55">
      <w:pPr>
        <w:pStyle w:val="En-tte"/>
        <w:ind w:left="360"/>
        <w:rPr>
          <w:rFonts w:ascii="Arial" w:hAnsi="Arial" w:cs="Arial"/>
        </w:rPr>
      </w:pPr>
    </w:p>
    <w:p w14:paraId="717F2FD4" w14:textId="77777777" w:rsidR="00775F55" w:rsidRPr="00775F55" w:rsidRDefault="00775F55" w:rsidP="00775F55">
      <w:pPr>
        <w:pStyle w:val="En-tte"/>
        <w:ind w:left="360"/>
        <w:rPr>
          <w:rFonts w:ascii="Arial" w:hAnsi="Arial" w:cs="Arial"/>
        </w:rPr>
      </w:pPr>
    </w:p>
    <w:p w14:paraId="375AC51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48AEFF" w14:textId="77777777" w:rsidR="00775F55" w:rsidRDefault="00775F55" w:rsidP="00775F55">
      <w:pPr>
        <w:pStyle w:val="En-tte"/>
        <w:ind w:left="360"/>
        <w:rPr>
          <w:rFonts w:ascii="Arial" w:hAnsi="Arial" w:cs="Arial"/>
        </w:rPr>
      </w:pPr>
    </w:p>
    <w:p w14:paraId="6F6E2EB9" w14:textId="77777777" w:rsidR="00775F55" w:rsidRDefault="00775F55" w:rsidP="00775F55">
      <w:pPr>
        <w:pStyle w:val="En-tte"/>
        <w:ind w:left="360"/>
        <w:rPr>
          <w:rFonts w:ascii="Arial" w:hAnsi="Arial" w:cs="Arial"/>
        </w:rPr>
      </w:pPr>
    </w:p>
    <w:p w14:paraId="710350FC" w14:textId="77777777" w:rsidR="00775F55" w:rsidRPr="00775F55" w:rsidRDefault="00775F55" w:rsidP="00775F55">
      <w:pPr>
        <w:pStyle w:val="En-tte"/>
        <w:ind w:left="360"/>
        <w:rPr>
          <w:rFonts w:ascii="Arial" w:hAnsi="Arial" w:cs="Arial"/>
        </w:rPr>
      </w:pPr>
    </w:p>
    <w:p w14:paraId="2746D56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63757BA6" w14:textId="77777777" w:rsidR="00775F55" w:rsidRPr="00775F55" w:rsidRDefault="00775F55" w:rsidP="00775F55">
      <w:pPr>
        <w:pStyle w:val="En-tte"/>
        <w:ind w:left="360"/>
        <w:rPr>
          <w:rFonts w:ascii="Arial" w:hAnsi="Arial" w:cs="Arial"/>
        </w:rPr>
      </w:pPr>
    </w:p>
    <w:p w14:paraId="2D158817" w14:textId="77777777" w:rsidR="00775F55" w:rsidRPr="00775F55" w:rsidRDefault="00775F55" w:rsidP="00775F55">
      <w:pPr>
        <w:pStyle w:val="En-tte"/>
        <w:ind w:left="360"/>
        <w:rPr>
          <w:rFonts w:ascii="Arial" w:hAnsi="Arial" w:cs="Arial"/>
        </w:rPr>
      </w:pPr>
    </w:p>
    <w:p w14:paraId="2E12ACB4" w14:textId="77777777" w:rsidR="007411D9" w:rsidRDefault="007411D9">
      <w:pPr>
        <w:pStyle w:val="En-tte"/>
        <w:tabs>
          <w:tab w:val="clear" w:pos="4536"/>
          <w:tab w:val="clear" w:pos="9072"/>
        </w:tabs>
        <w:rPr>
          <w:rFonts w:ascii="Arial" w:hAnsi="Arial" w:cs="Arial"/>
        </w:rPr>
      </w:pPr>
    </w:p>
    <w:p w14:paraId="1D7840C5" w14:textId="77777777" w:rsidR="007411D9" w:rsidRPr="00DD264F" w:rsidRDefault="00775F55">
      <w:pPr>
        <w:ind w:firstLine="567"/>
        <w:rPr>
          <w:rFonts w:ascii="Arial" w:hAnsi="Arial" w:cs="Arial"/>
          <w:b/>
          <w:bCs/>
          <w:iCs/>
        </w:rPr>
      </w:pPr>
      <w:r w:rsidRPr="00DD264F">
        <w:rPr>
          <w:b/>
          <w:bCs/>
        </w:rPr>
        <w:fldChar w:fldCharType="begin">
          <w:ffData>
            <w:name w:val=""/>
            <w:enabled/>
            <w:calcOnExit w:val="0"/>
            <w:checkBox>
              <w:size w:val="20"/>
              <w:default w:val="0"/>
            </w:checkBox>
          </w:ffData>
        </w:fldChar>
      </w:r>
      <w:r w:rsidRPr="00DD264F">
        <w:rPr>
          <w:b/>
          <w:bCs/>
        </w:rPr>
        <w:instrText xml:space="preserve"> FORMCHECKBOX </w:instrText>
      </w:r>
      <w:r w:rsidR="00A65961" w:rsidRPr="00DD264F">
        <w:rPr>
          <w:b/>
          <w:bCs/>
        </w:rPr>
      </w:r>
      <w:r w:rsidR="00A65961" w:rsidRPr="00DD264F">
        <w:rPr>
          <w:b/>
          <w:bCs/>
        </w:rPr>
        <w:fldChar w:fldCharType="separate"/>
      </w:r>
      <w:r w:rsidRPr="00DD264F">
        <w:rPr>
          <w:b/>
          <w:bCs/>
        </w:rPr>
        <w:fldChar w:fldCharType="end"/>
      </w:r>
      <w:r w:rsidRPr="00DD264F">
        <w:rPr>
          <w:rFonts w:ascii="Arial" w:hAnsi="Arial" w:cs="Arial"/>
          <w:b/>
          <w:bCs/>
        </w:rPr>
        <w:t> </w:t>
      </w:r>
      <w:r w:rsidR="007411D9" w:rsidRPr="00DD264F">
        <w:rPr>
          <w:rFonts w:ascii="Arial" w:hAnsi="Arial" w:cs="Arial"/>
          <w:b/>
          <w:bCs/>
        </w:rPr>
        <w:t>Le candidat est un groupement d’entreprises :</w:t>
      </w:r>
    </w:p>
    <w:p w14:paraId="29599511" w14:textId="77777777" w:rsidR="007411D9" w:rsidRDefault="007411D9">
      <w:pPr>
        <w:spacing w:before="60"/>
        <w:rPr>
          <w:rFonts w:ascii="Arial" w:hAnsi="Arial" w:cs="Arial"/>
          <w:iCs/>
        </w:rPr>
      </w:pPr>
    </w:p>
    <w:p w14:paraId="6CB87C4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Pr>
          <w:rFonts w:ascii="Arial" w:hAnsi="Arial" w:cs="Arial"/>
          <w:iCs/>
        </w:rPr>
        <w:t> </w:t>
      </w:r>
      <w:r w:rsidR="007411D9">
        <w:rPr>
          <w:rFonts w:ascii="Arial" w:hAnsi="Arial" w:cs="Arial"/>
        </w:rPr>
        <w:t>solidaire</w:t>
      </w:r>
    </w:p>
    <w:p w14:paraId="250B5CBA" w14:textId="77777777" w:rsidR="007411D9" w:rsidRDefault="007411D9">
      <w:pPr>
        <w:rPr>
          <w:rFonts w:ascii="Arial" w:hAnsi="Arial" w:cs="Arial"/>
        </w:rPr>
      </w:pPr>
    </w:p>
    <w:p w14:paraId="3FF111A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3E20F6" w14:textId="77777777" w:rsidR="007411D9" w:rsidRDefault="007411D9">
      <w:pPr>
        <w:spacing w:before="60"/>
        <w:rPr>
          <w:rFonts w:ascii="Arial" w:hAnsi="Arial" w:cs="Arial"/>
          <w:iCs/>
        </w:rPr>
      </w:pPr>
    </w:p>
    <w:p w14:paraId="50833E2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rsidR="007411D9">
        <w:rPr>
          <w:rFonts w:ascii="Arial" w:hAnsi="Arial" w:cs="Arial"/>
          <w:iCs/>
        </w:rPr>
        <w:t xml:space="preserve"> O</w:t>
      </w:r>
      <w:r w:rsidR="00775F55">
        <w:rPr>
          <w:rFonts w:ascii="Arial" w:hAnsi="Arial" w:cs="Arial"/>
          <w:iCs/>
        </w:rPr>
        <w:t>ui</w:t>
      </w:r>
    </w:p>
    <w:p w14:paraId="55F5491F" w14:textId="77777777" w:rsidR="007411D9" w:rsidRDefault="007411D9">
      <w:pPr>
        <w:jc w:val="both"/>
        <w:rPr>
          <w:rFonts w:ascii="Arial" w:hAnsi="Arial" w:cs="Arial"/>
        </w:rPr>
      </w:pPr>
    </w:p>
    <w:p w14:paraId="3E02FF0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6EBD6BA" w14:textId="77777777" w:rsidTr="00B02DE5">
        <w:tc>
          <w:tcPr>
            <w:tcW w:w="10490" w:type="dxa"/>
            <w:shd w:val="clear" w:color="auto" w:fill="66CCFF"/>
          </w:tcPr>
          <w:p w14:paraId="13FDB3E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0995252"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5AC1370"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27B77B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5728448" w14:textId="77777777" w:rsidR="00C1386A" w:rsidRDefault="00C1386A">
            <w:pPr>
              <w:snapToGrid w:val="0"/>
              <w:jc w:val="center"/>
              <w:rPr>
                <w:rFonts w:ascii="Arial" w:hAnsi="Arial" w:cs="Arial"/>
                <w:b/>
              </w:rPr>
            </w:pPr>
          </w:p>
          <w:p w14:paraId="25499AC5" w14:textId="77777777" w:rsidR="00C1386A" w:rsidRDefault="00C1386A">
            <w:pPr>
              <w:jc w:val="center"/>
              <w:rPr>
                <w:rFonts w:ascii="Arial" w:hAnsi="Arial" w:cs="Arial"/>
                <w:b/>
              </w:rPr>
            </w:pPr>
          </w:p>
          <w:p w14:paraId="13C33E87" w14:textId="77777777" w:rsidR="00C1386A" w:rsidRDefault="00C1386A">
            <w:pPr>
              <w:jc w:val="center"/>
              <w:rPr>
                <w:rFonts w:ascii="Arial" w:hAnsi="Arial" w:cs="Arial"/>
                <w:b/>
              </w:rPr>
            </w:pPr>
            <w:r>
              <w:rPr>
                <w:rFonts w:ascii="Arial" w:hAnsi="Arial" w:cs="Arial"/>
                <w:b/>
              </w:rPr>
              <w:t>N°</w:t>
            </w:r>
          </w:p>
          <w:p w14:paraId="4442750B" w14:textId="77777777" w:rsidR="00C1386A" w:rsidRDefault="00C1386A">
            <w:pPr>
              <w:jc w:val="center"/>
              <w:rPr>
                <w:rFonts w:ascii="Arial" w:hAnsi="Arial" w:cs="Arial"/>
                <w:b/>
              </w:rPr>
            </w:pPr>
            <w:r>
              <w:rPr>
                <w:rFonts w:ascii="Arial" w:hAnsi="Arial" w:cs="Arial"/>
                <w:b/>
              </w:rPr>
              <w:t>du</w:t>
            </w:r>
          </w:p>
          <w:p w14:paraId="4491031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A301F8A" w14:textId="77777777" w:rsidR="00C1386A" w:rsidRDefault="00C1386A">
            <w:pPr>
              <w:snapToGrid w:val="0"/>
              <w:jc w:val="center"/>
              <w:rPr>
                <w:rFonts w:ascii="Arial" w:hAnsi="Arial" w:cs="Arial"/>
                <w:b/>
              </w:rPr>
            </w:pPr>
          </w:p>
          <w:p w14:paraId="73369B9D" w14:textId="628AF648" w:rsidR="00C1386A" w:rsidRDefault="00C1386A">
            <w:pPr>
              <w:jc w:val="center"/>
              <w:rPr>
                <w:rFonts w:ascii="Arial" w:hAnsi="Arial" w:cs="Arial"/>
                <w:b/>
              </w:rPr>
            </w:pPr>
            <w:r>
              <w:rPr>
                <w:rFonts w:ascii="Arial" w:hAnsi="Arial" w:cs="Arial"/>
                <w:b/>
              </w:rPr>
              <w:t xml:space="preserve">Nom commercial et dénomination sociale, adresse de </w:t>
            </w:r>
            <w:proofErr w:type="gramStart"/>
            <w:r>
              <w:rPr>
                <w:rFonts w:ascii="Arial" w:hAnsi="Arial" w:cs="Arial"/>
                <w:b/>
              </w:rPr>
              <w:t>l’établissement ,</w:t>
            </w:r>
            <w:proofErr w:type="gramEnd"/>
          </w:p>
          <w:p w14:paraId="10FCD5DE"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EA554A1" w14:textId="77777777" w:rsidR="00C1386A" w:rsidRDefault="00C1386A">
            <w:pPr>
              <w:jc w:val="center"/>
              <w:rPr>
                <w:rFonts w:ascii="Arial" w:hAnsi="Arial" w:cs="Arial"/>
                <w:b/>
              </w:rPr>
            </w:pPr>
            <w:r>
              <w:rPr>
                <w:rFonts w:ascii="Arial" w:hAnsi="Arial" w:cs="Arial"/>
                <w:b/>
              </w:rPr>
              <w:t>des membres du groupement (***)</w:t>
            </w:r>
          </w:p>
          <w:p w14:paraId="37AC7A0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D3558E" w14:textId="77777777" w:rsidR="00C1386A" w:rsidRDefault="00C1386A">
            <w:pPr>
              <w:pStyle w:val="Titre5"/>
              <w:snapToGrid w:val="0"/>
            </w:pPr>
          </w:p>
          <w:p w14:paraId="3C862D0F" w14:textId="77777777" w:rsidR="00C1386A" w:rsidRDefault="00C1386A">
            <w:pPr>
              <w:pStyle w:val="Titre5"/>
            </w:pPr>
            <w:r>
              <w:t>Prestations exécutées par les membres du groupement (**)</w:t>
            </w:r>
          </w:p>
        </w:tc>
      </w:tr>
      <w:tr w:rsidR="00C1386A" w14:paraId="11076DFB" w14:textId="77777777" w:rsidTr="00C1386A">
        <w:trPr>
          <w:trHeight w:val="1021"/>
        </w:trPr>
        <w:tc>
          <w:tcPr>
            <w:tcW w:w="851" w:type="dxa"/>
            <w:tcBorders>
              <w:top w:val="single" w:sz="4" w:space="0" w:color="000000"/>
              <w:left w:val="single" w:sz="4" w:space="0" w:color="000000"/>
            </w:tcBorders>
            <w:shd w:val="clear" w:color="auto" w:fill="CCFFFF"/>
          </w:tcPr>
          <w:p w14:paraId="55AB493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725B31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C54ECA5" w14:textId="77777777" w:rsidR="00C1386A" w:rsidRDefault="00C1386A">
            <w:pPr>
              <w:snapToGrid w:val="0"/>
              <w:jc w:val="both"/>
              <w:rPr>
                <w:rFonts w:ascii="Arial" w:hAnsi="Arial" w:cs="Arial"/>
              </w:rPr>
            </w:pPr>
          </w:p>
        </w:tc>
      </w:tr>
      <w:tr w:rsidR="00C1386A" w14:paraId="0B319318" w14:textId="77777777" w:rsidTr="00C1386A">
        <w:trPr>
          <w:trHeight w:val="1021"/>
        </w:trPr>
        <w:tc>
          <w:tcPr>
            <w:tcW w:w="851" w:type="dxa"/>
            <w:tcBorders>
              <w:left w:val="single" w:sz="4" w:space="0" w:color="000000"/>
            </w:tcBorders>
            <w:shd w:val="clear" w:color="auto" w:fill="auto"/>
          </w:tcPr>
          <w:p w14:paraId="6512E95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18F4A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12D2001" w14:textId="77777777" w:rsidR="00C1386A" w:rsidRDefault="00C1386A">
            <w:pPr>
              <w:snapToGrid w:val="0"/>
              <w:jc w:val="both"/>
              <w:rPr>
                <w:rFonts w:ascii="Arial" w:hAnsi="Arial" w:cs="Arial"/>
              </w:rPr>
            </w:pPr>
          </w:p>
        </w:tc>
      </w:tr>
    </w:tbl>
    <w:p w14:paraId="7ED9E9C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EA443F"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E48ED58" w14:textId="4E85FE50"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057A34BC" w14:textId="3C45B277" w:rsidR="007B7D54" w:rsidRDefault="007B7D54">
      <w:pPr>
        <w:jc w:val="both"/>
        <w:rPr>
          <w:rFonts w:ascii="Arial" w:hAnsi="Arial" w:cs="Arial"/>
          <w:sz w:val="18"/>
          <w:szCs w:val="18"/>
        </w:rPr>
      </w:pPr>
    </w:p>
    <w:p w14:paraId="58DC527A" w14:textId="77777777" w:rsidR="007B7D54" w:rsidRDefault="007B7D54">
      <w:pPr>
        <w:jc w:val="both"/>
        <w:rPr>
          <w:rFonts w:ascii="Arial" w:hAnsi="Arial" w:cs="Arial"/>
          <w:sz w:val="18"/>
          <w:szCs w:val="18"/>
        </w:rPr>
      </w:pPr>
    </w:p>
    <w:p w14:paraId="6EC6153E"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2C0D645" w14:textId="77777777">
        <w:tc>
          <w:tcPr>
            <w:tcW w:w="10419" w:type="dxa"/>
            <w:shd w:val="clear" w:color="auto" w:fill="66CCFF"/>
          </w:tcPr>
          <w:p w14:paraId="4029E848"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AE8CCD0" w14:textId="77777777" w:rsidR="007411D9" w:rsidRDefault="007411D9"/>
    <w:p w14:paraId="300626C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70B34C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3F49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2" w:history="1">
        <w:r w:rsidR="00775F55" w:rsidRPr="00C660B6">
          <w:rPr>
            <w:rStyle w:val="Lienhypertexte"/>
            <w:rFonts w:ascii="Arial" w:hAnsi="Arial" w:cs="Arial"/>
          </w:rPr>
          <w:t>articles L. 2</w:t>
        </w:r>
        <w:r w:rsidR="00775F55" w:rsidRPr="00C660B6">
          <w:rPr>
            <w:rStyle w:val="Lienhypertexte"/>
            <w:rFonts w:ascii="Arial" w:hAnsi="Arial" w:cs="Arial"/>
          </w:rPr>
          <w:t>1</w:t>
        </w:r>
        <w:r w:rsidR="00775F55" w:rsidRPr="00C660B6">
          <w:rPr>
            <w:rStyle w:val="Lienhypertexte"/>
            <w:rFonts w:ascii="Arial" w:hAnsi="Arial" w:cs="Arial"/>
          </w:rPr>
          <w:t>41-1 à L. 2141-5</w:t>
        </w:r>
      </w:hyperlink>
      <w:r w:rsidR="00775F55">
        <w:rPr>
          <w:rFonts w:ascii="Arial" w:hAnsi="Arial" w:cs="Arial"/>
        </w:rPr>
        <w:t xml:space="preserve"> ou aux </w:t>
      </w:r>
      <w:hyperlink r:id="rId23"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9BFE94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265773A" w14:textId="77777777" w:rsidR="00775F55" w:rsidRDefault="00775F55" w:rsidP="001D588C">
      <w:pPr>
        <w:tabs>
          <w:tab w:val="left" w:pos="576"/>
        </w:tabs>
        <w:spacing w:before="80"/>
        <w:ind w:left="567"/>
        <w:jc w:val="both"/>
        <w:rPr>
          <w:rFonts w:ascii="Arial" w:hAnsi="Arial" w:cs="Arial"/>
        </w:rPr>
      </w:pPr>
    </w:p>
    <w:p w14:paraId="799BC083" w14:textId="77777777" w:rsidR="00AE730C" w:rsidRPr="007B7D54" w:rsidRDefault="009B0B7A" w:rsidP="007B7D54">
      <w:pPr>
        <w:tabs>
          <w:tab w:val="left" w:pos="576"/>
        </w:tabs>
        <w:spacing w:before="80"/>
        <w:jc w:val="both"/>
        <w:rPr>
          <w:rFonts w:ascii="Arial" w:hAnsi="Arial" w:cs="Arial"/>
          <w:b/>
          <w:bCs/>
        </w:rPr>
      </w:pPr>
      <w:r w:rsidRPr="007B7D54">
        <w:rPr>
          <w:rFonts w:ascii="Arial" w:hAnsi="Arial" w:cs="Arial"/>
          <w:b/>
          <w:bCs/>
        </w:rPr>
        <w:t xml:space="preserve">Afin d’attester que le candidat individuel, ou chaque membre du groupement, n’est pas dans un de ces cas </w:t>
      </w:r>
      <w:r w:rsidR="00A02C06" w:rsidRPr="007B7D54">
        <w:rPr>
          <w:rFonts w:ascii="Arial" w:hAnsi="Arial" w:cs="Arial"/>
          <w:b/>
          <w:bCs/>
        </w:rPr>
        <w:t>d’exclusion</w:t>
      </w:r>
      <w:r w:rsidRPr="007B7D54">
        <w:rPr>
          <w:rFonts w:ascii="Arial" w:hAnsi="Arial" w:cs="Arial"/>
          <w:b/>
          <w:bCs/>
        </w:rPr>
        <w:t xml:space="preserve">, cocher la case suivante : </w:t>
      </w:r>
      <w:r w:rsidR="00AE730C" w:rsidRPr="007B7D54">
        <w:rPr>
          <w:b/>
          <w:bCs/>
        </w:rPr>
        <w:fldChar w:fldCharType="begin">
          <w:ffData>
            <w:name w:val=""/>
            <w:enabled/>
            <w:calcOnExit w:val="0"/>
            <w:checkBox>
              <w:size w:val="20"/>
              <w:default w:val="0"/>
            </w:checkBox>
          </w:ffData>
        </w:fldChar>
      </w:r>
      <w:r w:rsidR="00AE730C" w:rsidRPr="007B7D54">
        <w:rPr>
          <w:b/>
          <w:bCs/>
        </w:rPr>
        <w:instrText xml:space="preserve"> FORMCHECKBOX </w:instrText>
      </w:r>
      <w:r w:rsidR="00A65961" w:rsidRPr="007B7D54">
        <w:rPr>
          <w:b/>
          <w:bCs/>
        </w:rPr>
      </w:r>
      <w:r w:rsidR="00A65961" w:rsidRPr="007B7D54">
        <w:rPr>
          <w:b/>
          <w:bCs/>
        </w:rPr>
        <w:fldChar w:fldCharType="separate"/>
      </w:r>
      <w:r w:rsidR="00AE730C" w:rsidRPr="007B7D54">
        <w:rPr>
          <w:b/>
          <w:bCs/>
        </w:rPr>
        <w:fldChar w:fldCharType="end"/>
      </w:r>
    </w:p>
    <w:p w14:paraId="673556A0" w14:textId="77777777" w:rsidR="00AE730C" w:rsidRDefault="00AE730C">
      <w:pPr>
        <w:jc w:val="both"/>
        <w:rPr>
          <w:rFonts w:ascii="Arial" w:hAnsi="Arial" w:cs="Arial"/>
        </w:rPr>
      </w:pPr>
    </w:p>
    <w:p w14:paraId="04492DD7" w14:textId="77777777" w:rsidR="00775F55" w:rsidRPr="007B7D54" w:rsidRDefault="00775F55" w:rsidP="00775F55">
      <w:pPr>
        <w:jc w:val="both"/>
        <w:rPr>
          <w:rFonts w:ascii="Arial" w:hAnsi="Arial" w:cs="Arial"/>
          <w:i/>
          <w:iCs/>
          <w:sz w:val="18"/>
          <w:szCs w:val="18"/>
        </w:rPr>
      </w:pPr>
      <w:r w:rsidRPr="007B7D54">
        <w:rPr>
          <w:rFonts w:ascii="Arial" w:hAnsi="Arial" w:cs="Arial"/>
          <w:i/>
          <w:iCs/>
        </w:rPr>
        <w:t>(*) </w:t>
      </w:r>
      <w:r w:rsidRPr="007B7D54">
        <w:rPr>
          <w:rFonts w:ascii="Arial" w:hAnsi="Arial" w:cs="Arial"/>
          <w:i/>
          <w:iCs/>
          <w:sz w:val="18"/>
          <w:szCs w:val="18"/>
        </w:rPr>
        <w:t xml:space="preserve">Lorsqu'un opérateur économique est, au cours de la procédure de passation d'un marché, placé dans l'un des cas d'exclusion mentionnés aux </w:t>
      </w:r>
      <w:hyperlink r:id="rId26" w:history="1">
        <w:r w:rsidRPr="007B7D54">
          <w:rPr>
            <w:rStyle w:val="Lienhypertexte"/>
            <w:rFonts w:ascii="Arial" w:hAnsi="Arial" w:cs="Arial"/>
            <w:i/>
            <w:iCs/>
            <w:sz w:val="18"/>
            <w:szCs w:val="18"/>
          </w:rPr>
          <w:t>articles L. 2141-1 à L. 2141-5</w:t>
        </w:r>
      </w:hyperlink>
      <w:r w:rsidRPr="007B7D54">
        <w:rPr>
          <w:rFonts w:ascii="Arial" w:hAnsi="Arial" w:cs="Arial"/>
          <w:i/>
          <w:iCs/>
          <w:sz w:val="18"/>
          <w:szCs w:val="18"/>
        </w:rPr>
        <w:t xml:space="preserve">, aux </w:t>
      </w:r>
      <w:hyperlink r:id="rId27" w:history="1">
        <w:r w:rsidRPr="007B7D54">
          <w:rPr>
            <w:rStyle w:val="Lienhypertexte"/>
            <w:rFonts w:ascii="Arial" w:hAnsi="Arial" w:cs="Arial"/>
            <w:i/>
            <w:iCs/>
            <w:sz w:val="18"/>
            <w:szCs w:val="18"/>
          </w:rPr>
          <w:t>articles L. 2141-7 à L. 2141-10</w:t>
        </w:r>
      </w:hyperlink>
      <w:r w:rsidRPr="007B7D54">
        <w:rPr>
          <w:rFonts w:ascii="Arial" w:hAnsi="Arial" w:cs="Arial"/>
          <w:i/>
          <w:iCs/>
          <w:sz w:val="18"/>
          <w:szCs w:val="18"/>
        </w:rPr>
        <w:t xml:space="preserve"> ou aux </w:t>
      </w:r>
      <w:hyperlink r:id="rId28" w:history="1">
        <w:r w:rsidRPr="007B7D54">
          <w:rPr>
            <w:rStyle w:val="Lienhypertexte"/>
            <w:rFonts w:ascii="Arial" w:hAnsi="Arial" w:cs="Arial"/>
            <w:i/>
            <w:iCs/>
            <w:sz w:val="18"/>
            <w:szCs w:val="18"/>
          </w:rPr>
          <w:t>articles L. 2341-1 à L. 2341-3</w:t>
        </w:r>
      </w:hyperlink>
      <w:r w:rsidRPr="007B7D54">
        <w:rPr>
          <w:rFonts w:ascii="Arial" w:hAnsi="Arial" w:cs="Arial"/>
          <w:i/>
          <w:iCs/>
          <w:sz w:val="18"/>
          <w:szCs w:val="18"/>
        </w:rPr>
        <w:t xml:space="preserve">  du code de la commande publique, il informe sans délai l'acheteur de ce changement de situation.</w:t>
      </w:r>
    </w:p>
    <w:p w14:paraId="0670524C" w14:textId="77777777" w:rsidR="00775F55" w:rsidRDefault="00775F55" w:rsidP="00775F55">
      <w:pPr>
        <w:jc w:val="both"/>
        <w:rPr>
          <w:rFonts w:ascii="Arial" w:hAnsi="Arial" w:cs="Arial"/>
          <w:sz w:val="18"/>
          <w:szCs w:val="18"/>
        </w:rPr>
      </w:pPr>
    </w:p>
    <w:p w14:paraId="1E11E223" w14:textId="0315A976" w:rsidR="00507C52" w:rsidRDefault="00507C52">
      <w:pPr>
        <w:jc w:val="both"/>
        <w:rPr>
          <w:rFonts w:ascii="Arial" w:hAnsi="Arial" w:cs="Arial"/>
        </w:rPr>
      </w:pPr>
    </w:p>
    <w:p w14:paraId="7112BF8C" w14:textId="77777777" w:rsidR="00A65961" w:rsidRDefault="00A65961">
      <w:pPr>
        <w:jc w:val="both"/>
        <w:rPr>
          <w:rFonts w:ascii="Arial" w:hAnsi="Arial" w:cs="Arial"/>
        </w:rPr>
      </w:pPr>
    </w:p>
    <w:p w14:paraId="25ADAA82" w14:textId="77777777" w:rsidR="007B7D54" w:rsidRDefault="007B7D54">
      <w:pPr>
        <w:jc w:val="both"/>
        <w:rPr>
          <w:rFonts w:ascii="Arial" w:hAnsi="Arial" w:cs="Arial"/>
        </w:rPr>
      </w:pPr>
    </w:p>
    <w:p w14:paraId="2F1D18D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A4F4F9F" w14:textId="77777777" w:rsidR="00507C52" w:rsidRDefault="00507C52" w:rsidP="00507C52">
      <w:pPr>
        <w:pStyle w:val="En-tte"/>
        <w:tabs>
          <w:tab w:val="clear" w:pos="4536"/>
          <w:tab w:val="clear" w:pos="9072"/>
          <w:tab w:val="left" w:pos="864"/>
        </w:tabs>
        <w:rPr>
          <w:rFonts w:ascii="Arial" w:hAnsi="Arial" w:cs="Arial"/>
        </w:rPr>
      </w:pPr>
    </w:p>
    <w:p w14:paraId="1FAE33D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908B2D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DC1270F" w14:textId="77777777" w:rsidR="00507C52" w:rsidRPr="00411396" w:rsidRDefault="00507C52" w:rsidP="00507C52">
      <w:pPr>
        <w:pStyle w:val="En-tte"/>
        <w:tabs>
          <w:tab w:val="left" w:pos="864"/>
        </w:tabs>
        <w:rPr>
          <w:rFonts w:ascii="Arial" w:hAnsi="Arial" w:cs="Arial"/>
        </w:rPr>
      </w:pPr>
    </w:p>
    <w:p w14:paraId="5604658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2F57B13" w14:textId="77777777" w:rsidR="00775F55" w:rsidRPr="00411396" w:rsidRDefault="00775F55" w:rsidP="00775F55">
      <w:pPr>
        <w:pStyle w:val="En-tte"/>
        <w:tabs>
          <w:tab w:val="left" w:pos="864"/>
        </w:tabs>
        <w:ind w:left="426"/>
        <w:rPr>
          <w:rFonts w:ascii="Arial" w:hAnsi="Arial" w:cs="Arial"/>
        </w:rPr>
      </w:pPr>
    </w:p>
    <w:p w14:paraId="2E7F73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A900844" w14:textId="77777777" w:rsidR="00507C52" w:rsidRPr="00411396" w:rsidRDefault="00507C52" w:rsidP="00775F55">
      <w:pPr>
        <w:pStyle w:val="En-tte"/>
        <w:tabs>
          <w:tab w:val="left" w:pos="864"/>
        </w:tabs>
        <w:ind w:left="426"/>
        <w:rPr>
          <w:rFonts w:ascii="Arial" w:hAnsi="Arial" w:cs="Arial"/>
        </w:rPr>
      </w:pPr>
    </w:p>
    <w:p w14:paraId="5C10B595" w14:textId="774B5A17" w:rsidR="00507C52" w:rsidRDefault="00507C52">
      <w:pPr>
        <w:jc w:val="both"/>
        <w:rPr>
          <w:rFonts w:ascii="Arial" w:hAnsi="Arial" w:cs="Arial"/>
        </w:rPr>
      </w:pPr>
    </w:p>
    <w:p w14:paraId="20CC1B6B" w14:textId="77777777" w:rsidR="00A65961" w:rsidRDefault="00A65961">
      <w:pPr>
        <w:jc w:val="both"/>
        <w:rPr>
          <w:rFonts w:ascii="Arial" w:hAnsi="Arial" w:cs="Arial"/>
        </w:rPr>
      </w:pPr>
    </w:p>
    <w:p w14:paraId="0812FB7C" w14:textId="77777777" w:rsidR="00507C52" w:rsidRDefault="00507C52">
      <w:pPr>
        <w:jc w:val="both"/>
        <w:rPr>
          <w:rFonts w:ascii="Arial" w:hAnsi="Arial" w:cs="Arial"/>
        </w:rPr>
      </w:pPr>
    </w:p>
    <w:p w14:paraId="5B467C2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A165956" w14:textId="77777777" w:rsidR="007411D9" w:rsidRDefault="007411D9">
      <w:pPr>
        <w:jc w:val="both"/>
        <w:rPr>
          <w:rFonts w:ascii="Arial" w:hAnsi="Arial" w:cs="Arial"/>
        </w:rPr>
      </w:pPr>
    </w:p>
    <w:p w14:paraId="066DF84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3DBADCA" w14:textId="77777777" w:rsidR="007411D9" w:rsidRDefault="007411D9">
      <w:pPr>
        <w:rPr>
          <w:rFonts w:ascii="Arial" w:hAnsi="Arial" w:cs="Arial"/>
        </w:rPr>
      </w:pPr>
      <w:r>
        <w:rPr>
          <w:rFonts w:ascii="Arial" w:hAnsi="Arial" w:cs="Arial"/>
          <w:i/>
          <w:sz w:val="18"/>
          <w:szCs w:val="18"/>
        </w:rPr>
        <w:t>(Cocher la case correspondante.)</w:t>
      </w:r>
    </w:p>
    <w:p w14:paraId="5DA6F5F9" w14:textId="77777777" w:rsidR="007411D9" w:rsidRDefault="007411D9">
      <w:pPr>
        <w:rPr>
          <w:rFonts w:ascii="Arial" w:hAnsi="Arial" w:cs="Arial"/>
        </w:rPr>
      </w:pPr>
    </w:p>
    <w:p w14:paraId="6937384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96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6761DE9" w14:textId="77777777" w:rsidR="00922BA4" w:rsidRDefault="00922BA4">
      <w:pPr>
        <w:ind w:left="4536" w:hanging="3990"/>
        <w:jc w:val="both"/>
        <w:rPr>
          <w:rFonts w:ascii="Arial" w:hAnsi="Arial" w:cs="Arial"/>
        </w:rPr>
      </w:pPr>
    </w:p>
    <w:p w14:paraId="7C6636A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84AA729" w14:textId="77777777" w:rsidR="00922BA4" w:rsidRDefault="00922BA4">
      <w:pPr>
        <w:ind w:left="4536" w:hanging="3990"/>
        <w:jc w:val="both"/>
        <w:rPr>
          <w:rFonts w:ascii="Arial" w:hAnsi="Arial" w:cs="Arial"/>
        </w:rPr>
      </w:pPr>
    </w:p>
    <w:p w14:paraId="62FBC6A7" w14:textId="2D8A9C80" w:rsidR="00F1191F" w:rsidRDefault="00F1191F">
      <w:pPr>
        <w:ind w:left="4536" w:hanging="3990"/>
        <w:jc w:val="both"/>
        <w:rPr>
          <w:rFonts w:ascii="Arial" w:hAnsi="Arial" w:cs="Arial"/>
        </w:rPr>
      </w:pPr>
    </w:p>
    <w:p w14:paraId="39A29CE3" w14:textId="2E6987C2" w:rsidR="00A65961" w:rsidRDefault="00A65961">
      <w:pPr>
        <w:ind w:left="4536" w:hanging="3990"/>
        <w:jc w:val="both"/>
        <w:rPr>
          <w:rFonts w:ascii="Arial" w:hAnsi="Arial" w:cs="Arial"/>
        </w:rPr>
      </w:pPr>
    </w:p>
    <w:p w14:paraId="2189E868" w14:textId="42A5A9D5" w:rsidR="00A65961" w:rsidRDefault="00A65961">
      <w:pPr>
        <w:ind w:left="4536" w:hanging="3990"/>
        <w:jc w:val="both"/>
        <w:rPr>
          <w:rFonts w:ascii="Arial" w:hAnsi="Arial" w:cs="Arial"/>
        </w:rPr>
      </w:pPr>
    </w:p>
    <w:p w14:paraId="6871383A" w14:textId="5A86FFD5" w:rsidR="00A65961" w:rsidRDefault="00A65961">
      <w:pPr>
        <w:ind w:left="4536" w:hanging="3990"/>
        <w:jc w:val="both"/>
        <w:rPr>
          <w:rFonts w:ascii="Arial" w:hAnsi="Arial" w:cs="Arial"/>
        </w:rPr>
      </w:pPr>
    </w:p>
    <w:p w14:paraId="08116466" w14:textId="1E45649D" w:rsidR="00A65961" w:rsidRDefault="00A65961">
      <w:pPr>
        <w:ind w:left="4536" w:hanging="3990"/>
        <w:jc w:val="both"/>
        <w:rPr>
          <w:rFonts w:ascii="Arial" w:hAnsi="Arial" w:cs="Arial"/>
        </w:rPr>
      </w:pPr>
    </w:p>
    <w:p w14:paraId="6731A06B" w14:textId="75E40A5A" w:rsidR="00A65961" w:rsidRDefault="00A65961">
      <w:pPr>
        <w:ind w:left="4536" w:hanging="3990"/>
        <w:jc w:val="both"/>
        <w:rPr>
          <w:rFonts w:ascii="Arial" w:hAnsi="Arial" w:cs="Arial"/>
        </w:rPr>
      </w:pPr>
    </w:p>
    <w:p w14:paraId="486E0499" w14:textId="3FB33C9F" w:rsidR="00A65961" w:rsidRDefault="00A65961">
      <w:pPr>
        <w:ind w:left="4536" w:hanging="3990"/>
        <w:jc w:val="both"/>
        <w:rPr>
          <w:rFonts w:ascii="Arial" w:hAnsi="Arial" w:cs="Arial"/>
        </w:rPr>
      </w:pPr>
    </w:p>
    <w:p w14:paraId="5A296DD6" w14:textId="02678EED" w:rsidR="00A65961" w:rsidRDefault="00A65961">
      <w:pPr>
        <w:ind w:left="4536" w:hanging="3990"/>
        <w:jc w:val="both"/>
        <w:rPr>
          <w:rFonts w:ascii="Arial" w:hAnsi="Arial" w:cs="Arial"/>
        </w:rPr>
      </w:pPr>
    </w:p>
    <w:p w14:paraId="59E2C7F4" w14:textId="6C1DBBC6" w:rsidR="00A65961" w:rsidRDefault="00A65961">
      <w:pPr>
        <w:ind w:left="4536" w:hanging="3990"/>
        <w:jc w:val="both"/>
        <w:rPr>
          <w:rFonts w:ascii="Arial" w:hAnsi="Arial" w:cs="Arial"/>
        </w:rPr>
      </w:pPr>
    </w:p>
    <w:p w14:paraId="4BB98D7F" w14:textId="287610A3" w:rsidR="00A65961" w:rsidRDefault="00A65961">
      <w:pPr>
        <w:ind w:left="4536" w:hanging="3990"/>
        <w:jc w:val="both"/>
        <w:rPr>
          <w:rFonts w:ascii="Arial" w:hAnsi="Arial" w:cs="Arial"/>
        </w:rPr>
      </w:pPr>
    </w:p>
    <w:p w14:paraId="54690C57" w14:textId="5D0B3840" w:rsidR="00A65961" w:rsidRDefault="00A65961">
      <w:pPr>
        <w:ind w:left="4536" w:hanging="3990"/>
        <w:jc w:val="both"/>
        <w:rPr>
          <w:rFonts w:ascii="Arial" w:hAnsi="Arial" w:cs="Arial"/>
        </w:rPr>
      </w:pPr>
    </w:p>
    <w:p w14:paraId="1279D681" w14:textId="6726D1E0" w:rsidR="00A65961" w:rsidRDefault="00A65961">
      <w:pPr>
        <w:ind w:left="4536" w:hanging="3990"/>
        <w:jc w:val="both"/>
        <w:rPr>
          <w:rFonts w:ascii="Arial" w:hAnsi="Arial" w:cs="Arial"/>
        </w:rPr>
      </w:pPr>
    </w:p>
    <w:p w14:paraId="574E755C" w14:textId="77F93557" w:rsidR="00A65961" w:rsidRDefault="00A65961">
      <w:pPr>
        <w:ind w:left="4536" w:hanging="3990"/>
        <w:jc w:val="both"/>
        <w:rPr>
          <w:rFonts w:ascii="Arial" w:hAnsi="Arial" w:cs="Arial"/>
        </w:rPr>
      </w:pPr>
    </w:p>
    <w:p w14:paraId="2E805287" w14:textId="77777777" w:rsidR="00A65961" w:rsidRDefault="00A65961">
      <w:pPr>
        <w:ind w:left="4536" w:hanging="3990"/>
        <w:jc w:val="both"/>
        <w:rPr>
          <w:rFonts w:ascii="Arial" w:hAnsi="Arial" w:cs="Arial"/>
        </w:rPr>
      </w:pPr>
    </w:p>
    <w:p w14:paraId="7000F11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FDC46D" w14:textId="77777777">
        <w:tc>
          <w:tcPr>
            <w:tcW w:w="10277" w:type="dxa"/>
            <w:shd w:val="clear" w:color="auto" w:fill="66CCFF"/>
          </w:tcPr>
          <w:p w14:paraId="6F2F272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86591E4" w14:textId="77777777" w:rsidR="007411D9" w:rsidRDefault="007411D9">
      <w:pPr>
        <w:jc w:val="both"/>
      </w:pPr>
    </w:p>
    <w:p w14:paraId="1B9AC14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AF4A3E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6405465" w14:textId="77777777" w:rsidR="007411D9" w:rsidRDefault="007411D9">
      <w:pPr>
        <w:rPr>
          <w:rFonts w:ascii="Arial" w:hAnsi="Arial" w:cs="Arial"/>
        </w:rPr>
      </w:pPr>
    </w:p>
    <w:p w14:paraId="5CF2761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CAA250E" w14:textId="77777777" w:rsidR="00775F55" w:rsidRDefault="00775F55" w:rsidP="00775F55">
      <w:pPr>
        <w:pStyle w:val="En-tte"/>
        <w:ind w:left="360"/>
        <w:rPr>
          <w:rFonts w:ascii="Arial" w:hAnsi="Arial" w:cs="Arial"/>
        </w:rPr>
      </w:pPr>
    </w:p>
    <w:p w14:paraId="20FC7213" w14:textId="77777777" w:rsidR="00775F55" w:rsidRPr="00775F55" w:rsidRDefault="00775F55" w:rsidP="00775F55">
      <w:pPr>
        <w:pStyle w:val="En-tte"/>
        <w:ind w:left="360"/>
        <w:rPr>
          <w:rFonts w:ascii="Arial" w:hAnsi="Arial" w:cs="Arial"/>
        </w:rPr>
      </w:pPr>
    </w:p>
    <w:p w14:paraId="0FB1057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52A7EEB" w14:textId="77777777" w:rsidR="00775F55" w:rsidRDefault="00775F55" w:rsidP="00775F55">
      <w:pPr>
        <w:pStyle w:val="En-tte"/>
        <w:ind w:left="360"/>
        <w:rPr>
          <w:rFonts w:ascii="Arial" w:hAnsi="Arial" w:cs="Arial"/>
        </w:rPr>
      </w:pPr>
    </w:p>
    <w:p w14:paraId="1A53C00F" w14:textId="77777777" w:rsidR="00775F55" w:rsidRDefault="00775F55" w:rsidP="00775F55">
      <w:pPr>
        <w:pStyle w:val="En-tte"/>
        <w:ind w:left="360"/>
        <w:rPr>
          <w:rFonts w:ascii="Arial" w:hAnsi="Arial" w:cs="Arial"/>
        </w:rPr>
      </w:pPr>
    </w:p>
    <w:p w14:paraId="19FBCC41" w14:textId="77777777" w:rsidR="00775F55" w:rsidRPr="00775F55" w:rsidRDefault="00775F55" w:rsidP="00775F55">
      <w:pPr>
        <w:pStyle w:val="En-tte"/>
        <w:ind w:left="360"/>
        <w:rPr>
          <w:rFonts w:ascii="Arial" w:hAnsi="Arial" w:cs="Arial"/>
        </w:rPr>
      </w:pPr>
    </w:p>
    <w:p w14:paraId="6BD7940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857D100" w14:textId="77777777" w:rsidR="00775F55" w:rsidRDefault="00775F55" w:rsidP="00775F55">
      <w:pPr>
        <w:pStyle w:val="En-tte"/>
        <w:ind w:left="360"/>
        <w:rPr>
          <w:rFonts w:ascii="Arial" w:hAnsi="Arial" w:cs="Arial"/>
        </w:rPr>
      </w:pPr>
    </w:p>
    <w:p w14:paraId="6BF9C6D6" w14:textId="77777777" w:rsidR="00775F55" w:rsidRDefault="00775F55" w:rsidP="00775F55">
      <w:pPr>
        <w:pStyle w:val="En-tte"/>
        <w:ind w:left="360"/>
        <w:rPr>
          <w:rFonts w:ascii="Arial" w:hAnsi="Arial" w:cs="Arial"/>
        </w:rPr>
      </w:pPr>
    </w:p>
    <w:p w14:paraId="122766D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12CF902" w14:textId="77777777" w:rsidR="00775F55" w:rsidRDefault="00775F55" w:rsidP="00775F55">
      <w:pPr>
        <w:pStyle w:val="En-tte"/>
        <w:ind w:left="360"/>
        <w:rPr>
          <w:rFonts w:ascii="Arial" w:hAnsi="Arial" w:cs="Arial"/>
        </w:rPr>
      </w:pPr>
    </w:p>
    <w:p w14:paraId="05598E75" w14:textId="77777777" w:rsidR="00775F55" w:rsidRPr="00775F55" w:rsidRDefault="00775F55" w:rsidP="00775F55">
      <w:pPr>
        <w:pStyle w:val="En-tte"/>
        <w:ind w:left="360"/>
        <w:rPr>
          <w:rFonts w:ascii="Arial" w:hAnsi="Arial" w:cs="Arial"/>
        </w:rPr>
      </w:pPr>
    </w:p>
    <w:p w14:paraId="57BAD1F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35165BDB" w14:textId="77777777" w:rsidR="00775F55" w:rsidRPr="00775F55" w:rsidRDefault="00775F55" w:rsidP="00775F55">
      <w:pPr>
        <w:pStyle w:val="En-tte"/>
        <w:ind w:left="360"/>
        <w:rPr>
          <w:rFonts w:ascii="Arial" w:hAnsi="Arial" w:cs="Arial"/>
        </w:rPr>
      </w:pPr>
    </w:p>
    <w:p w14:paraId="2F35B99E" w14:textId="77777777" w:rsidR="00A02C06" w:rsidRDefault="00A02C06">
      <w:pPr>
        <w:rPr>
          <w:rFonts w:ascii="Arial" w:hAnsi="Arial" w:cs="Arial"/>
        </w:rPr>
      </w:pPr>
    </w:p>
    <w:p w14:paraId="3B1EAE6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31479C2" w14:textId="77777777" w:rsidR="009B14B4" w:rsidRDefault="009B14B4">
      <w:pPr>
        <w:tabs>
          <w:tab w:val="left" w:pos="3402"/>
          <w:tab w:val="left" w:pos="6237"/>
          <w:tab w:val="left" w:pos="9072"/>
        </w:tabs>
        <w:spacing w:before="120" w:after="120"/>
        <w:rPr>
          <w:rFonts w:ascii="Arial" w:hAnsi="Arial" w:cs="Arial"/>
          <w:sz w:val="16"/>
          <w:szCs w:val="16"/>
        </w:rPr>
      </w:pPr>
    </w:p>
    <w:p w14:paraId="638FDBFE" w14:textId="77777777" w:rsidR="009B14B4" w:rsidRDefault="009B14B4">
      <w:pPr>
        <w:tabs>
          <w:tab w:val="left" w:pos="3402"/>
          <w:tab w:val="left" w:pos="6237"/>
          <w:tab w:val="left" w:pos="9072"/>
        </w:tabs>
        <w:spacing w:before="120" w:after="120"/>
        <w:rPr>
          <w:rFonts w:ascii="Arial" w:hAnsi="Arial" w:cs="Arial"/>
          <w:sz w:val="16"/>
          <w:szCs w:val="16"/>
        </w:rPr>
      </w:pPr>
    </w:p>
    <w:p w14:paraId="20F79B48" w14:textId="77777777" w:rsidR="009B14B4" w:rsidRDefault="009B14B4">
      <w:pPr>
        <w:tabs>
          <w:tab w:val="left" w:pos="3402"/>
          <w:tab w:val="left" w:pos="6237"/>
          <w:tab w:val="left" w:pos="9072"/>
        </w:tabs>
        <w:spacing w:before="120" w:after="120"/>
        <w:rPr>
          <w:rFonts w:ascii="Arial" w:hAnsi="Arial" w:cs="Arial"/>
          <w:sz w:val="16"/>
          <w:szCs w:val="16"/>
        </w:rPr>
      </w:pPr>
    </w:p>
    <w:p w14:paraId="560CE43C" w14:textId="77777777" w:rsidR="009B14B4" w:rsidRDefault="009B14B4">
      <w:pPr>
        <w:tabs>
          <w:tab w:val="left" w:pos="3402"/>
          <w:tab w:val="left" w:pos="6237"/>
          <w:tab w:val="left" w:pos="9072"/>
        </w:tabs>
        <w:spacing w:before="120" w:after="120"/>
        <w:rPr>
          <w:rFonts w:ascii="Arial" w:hAnsi="Arial" w:cs="Arial"/>
          <w:sz w:val="16"/>
          <w:szCs w:val="16"/>
        </w:rPr>
      </w:pPr>
    </w:p>
    <w:p w14:paraId="479CABC9" w14:textId="77777777" w:rsidR="009B14B4" w:rsidRDefault="009B14B4">
      <w:pPr>
        <w:tabs>
          <w:tab w:val="left" w:pos="3402"/>
          <w:tab w:val="left" w:pos="6237"/>
          <w:tab w:val="left" w:pos="9072"/>
        </w:tabs>
        <w:spacing w:before="120" w:after="120"/>
        <w:rPr>
          <w:rFonts w:ascii="Arial" w:hAnsi="Arial" w:cs="Arial"/>
          <w:sz w:val="16"/>
          <w:szCs w:val="16"/>
        </w:rPr>
      </w:pPr>
    </w:p>
    <w:p w14:paraId="60771DA0" w14:textId="77777777" w:rsidR="009B14B4" w:rsidRDefault="009B14B4">
      <w:pPr>
        <w:tabs>
          <w:tab w:val="left" w:pos="3402"/>
          <w:tab w:val="left" w:pos="6237"/>
          <w:tab w:val="left" w:pos="9072"/>
        </w:tabs>
        <w:spacing w:before="120" w:after="120"/>
        <w:rPr>
          <w:rFonts w:ascii="Arial" w:hAnsi="Arial" w:cs="Arial"/>
          <w:sz w:val="16"/>
          <w:szCs w:val="16"/>
        </w:rPr>
      </w:pPr>
    </w:p>
    <w:p w14:paraId="54B87AA2" w14:textId="77777777" w:rsidR="009B14B4" w:rsidRDefault="009B14B4">
      <w:pPr>
        <w:tabs>
          <w:tab w:val="left" w:pos="3402"/>
          <w:tab w:val="left" w:pos="6237"/>
          <w:tab w:val="left" w:pos="9072"/>
        </w:tabs>
        <w:spacing w:before="120" w:after="120"/>
        <w:rPr>
          <w:rFonts w:ascii="Arial" w:hAnsi="Arial" w:cs="Arial"/>
          <w:sz w:val="16"/>
          <w:szCs w:val="16"/>
        </w:rPr>
      </w:pPr>
    </w:p>
    <w:p w14:paraId="44458E30" w14:textId="77777777" w:rsidR="009B14B4" w:rsidRDefault="009B14B4">
      <w:pPr>
        <w:tabs>
          <w:tab w:val="left" w:pos="3402"/>
          <w:tab w:val="left" w:pos="6237"/>
          <w:tab w:val="left" w:pos="9072"/>
        </w:tabs>
        <w:spacing w:before="120" w:after="120"/>
        <w:rPr>
          <w:rFonts w:ascii="Arial" w:hAnsi="Arial" w:cs="Arial"/>
          <w:sz w:val="16"/>
          <w:szCs w:val="16"/>
        </w:rPr>
      </w:pPr>
    </w:p>
    <w:p w14:paraId="3B6CB283"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73E52" w14:textId="77777777" w:rsidR="00A70828" w:rsidRDefault="00A70828">
      <w:r>
        <w:separator/>
      </w:r>
    </w:p>
  </w:endnote>
  <w:endnote w:type="continuationSeparator" w:id="0">
    <w:p w14:paraId="0ABB4DA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2F4663D" w14:textId="77777777">
      <w:trPr>
        <w:tblHeader/>
      </w:trPr>
      <w:tc>
        <w:tcPr>
          <w:tcW w:w="3048" w:type="dxa"/>
          <w:shd w:val="clear" w:color="auto" w:fill="66CCFF"/>
        </w:tcPr>
        <w:p w14:paraId="6671BC1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449C048" w14:textId="57D2CACD" w:rsidR="007411D9" w:rsidRPr="00A763EF" w:rsidRDefault="005136C5" w:rsidP="007E359F">
          <w:pPr>
            <w:jc w:val="center"/>
            <w:rPr>
              <w:rFonts w:ascii="Arial" w:hAnsi="Arial" w:cs="Arial"/>
              <w:b/>
              <w:bCs/>
            </w:rPr>
          </w:pPr>
          <w:del w:id="0" w:author="DELANCOIS Karine" w:date="2024-03-19T15:10:00Z">
            <w:r w:rsidRPr="00A763EF" w:rsidDel="003B1C2E">
              <w:rPr>
                <w:rFonts w:ascii="Arial" w:hAnsi="Arial" w:cs="Arial"/>
                <w:b/>
              </w:rPr>
              <w:delText>22FHPSGA215</w:delText>
            </w:r>
          </w:del>
          <w:r w:rsidR="00A763EF" w:rsidRPr="00A763EF">
            <w:rPr>
              <w:rFonts w:ascii="Arial" w:hAnsi="Arial" w:cs="Arial"/>
              <w:b/>
            </w:rPr>
            <w:t>Consultation n°25FHPFLA328</w:t>
          </w:r>
        </w:p>
      </w:tc>
      <w:tc>
        <w:tcPr>
          <w:tcW w:w="851" w:type="dxa"/>
          <w:shd w:val="clear" w:color="auto" w:fill="66CCFF"/>
        </w:tcPr>
        <w:p w14:paraId="0C6262A6" w14:textId="77777777" w:rsidR="007411D9" w:rsidRDefault="007411D9">
          <w:pPr>
            <w:jc w:val="right"/>
          </w:pPr>
          <w:r>
            <w:rPr>
              <w:rFonts w:ascii="Arial" w:hAnsi="Arial" w:cs="Arial"/>
              <w:b/>
              <w:bCs/>
            </w:rPr>
            <w:t xml:space="preserve">Page :     </w:t>
          </w:r>
        </w:p>
      </w:tc>
      <w:tc>
        <w:tcPr>
          <w:tcW w:w="567" w:type="dxa"/>
          <w:shd w:val="clear" w:color="auto" w:fill="66CCFF"/>
        </w:tcPr>
        <w:p w14:paraId="356F41A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21DE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35E10F" w14:textId="77777777" w:rsidR="007411D9" w:rsidRDefault="007411D9">
          <w:pPr>
            <w:jc w:val="center"/>
          </w:pPr>
          <w:r>
            <w:rPr>
              <w:rFonts w:ascii="Arial" w:hAnsi="Arial" w:cs="Arial"/>
              <w:b/>
              <w:bCs/>
            </w:rPr>
            <w:t>/</w:t>
          </w:r>
        </w:p>
      </w:tc>
      <w:tc>
        <w:tcPr>
          <w:tcW w:w="567" w:type="dxa"/>
          <w:shd w:val="clear" w:color="auto" w:fill="66CCFF"/>
        </w:tcPr>
        <w:p w14:paraId="1607C3E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21DEC">
            <w:rPr>
              <w:rStyle w:val="Numrodepage"/>
              <w:rFonts w:cs="Arial"/>
              <w:b/>
              <w:noProof/>
            </w:rPr>
            <w:t>4</w:t>
          </w:r>
          <w:r>
            <w:rPr>
              <w:rStyle w:val="Numrodepage"/>
              <w:rFonts w:cs="Arial"/>
              <w:b/>
            </w:rPr>
            <w:fldChar w:fldCharType="end"/>
          </w:r>
        </w:p>
      </w:tc>
    </w:tr>
  </w:tbl>
  <w:p w14:paraId="350317C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909AF" w14:textId="77777777" w:rsidR="00A70828" w:rsidRDefault="00A70828">
      <w:r>
        <w:separator/>
      </w:r>
    </w:p>
  </w:footnote>
  <w:footnote w:type="continuationSeparator" w:id="0">
    <w:p w14:paraId="0B8CEF7D" w14:textId="77777777" w:rsidR="00A70828" w:rsidRDefault="00A70828">
      <w:r>
        <w:continuationSeparator/>
      </w:r>
    </w:p>
  </w:footnote>
  <w:footnote w:id="1">
    <w:p w14:paraId="2A69A77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B7D54"/>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65961"/>
    <w:rsid w:val="00A70828"/>
    <w:rsid w:val="00A75394"/>
    <w:rsid w:val="00A763EF"/>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21DEC"/>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D264F"/>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990C80"/>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0FB39-E46B-41C6-A699-45C188549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68</TotalTime>
  <Pages>4</Pages>
  <Words>1846</Words>
  <Characters>10156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11979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MARTIN Charlene</cp:lastModifiedBy>
  <cp:revision>28</cp:revision>
  <cp:lastPrinted>2016-11-02T12:51:00Z</cp:lastPrinted>
  <dcterms:created xsi:type="dcterms:W3CDTF">2019-10-24T10:36:00Z</dcterms:created>
  <dcterms:modified xsi:type="dcterms:W3CDTF">2025-09-29T12:41:00Z</dcterms:modified>
</cp:coreProperties>
</file>